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5D5" w:rsidRDefault="007B25D5" w:rsidP="007B25D5">
      <w:pPr>
        <w:jc w:val="both"/>
        <w:rPr>
          <w:rFonts w:ascii="Arial" w:hAnsi="Arial" w:cs="Arial"/>
          <w:sz w:val="28"/>
          <w:szCs w:val="28"/>
        </w:rPr>
      </w:pPr>
      <w:r>
        <w:rPr>
          <w:noProof/>
          <w:lang w:eastAsia="en-NZ"/>
        </w:rPr>
        <mc:AlternateContent>
          <mc:Choice Requires="wps">
            <w:drawing>
              <wp:anchor distT="0" distB="0" distL="114300" distR="114300" simplePos="0" relativeHeight="251659264" behindDoc="0" locked="0" layoutInCell="1" allowOverlap="1" wp14:anchorId="3B36187A" wp14:editId="2555CC73">
                <wp:simplePos x="0" y="0"/>
                <wp:positionH relativeFrom="column">
                  <wp:posOffset>495300</wp:posOffset>
                </wp:positionH>
                <wp:positionV relativeFrom="paragraph">
                  <wp:posOffset>0</wp:posOffset>
                </wp:positionV>
                <wp:extent cx="1828800" cy="80962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1828800" cy="809625"/>
                        </a:xfrm>
                        <a:prstGeom prst="rect">
                          <a:avLst/>
                        </a:prstGeom>
                        <a:noFill/>
                        <a:ln>
                          <a:noFill/>
                        </a:ln>
                        <a:effectLst/>
                      </wps:spPr>
                      <wps:txbx>
                        <w:txbxContent>
                          <w:p w:rsidR="00B05311" w:rsidRPr="007B25D5" w:rsidRDefault="00B05311" w:rsidP="007B25D5">
                            <w:pPr>
                              <w:jc w:val="center"/>
                              <w:rPr>
                                <w:rFonts w:ascii="Arial" w:hAnsi="Arial" w:cs="Arial"/>
                                <w:b/>
                                <w:color w:val="00B0F0"/>
                                <w:sz w:val="96"/>
                                <w:szCs w:val="96"/>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7B25D5">
                              <w:rPr>
                                <w:rFonts w:ascii="Arial" w:hAnsi="Arial" w:cs="Arial"/>
                                <w:b/>
                                <w:color w:val="00B0F0"/>
                                <w:sz w:val="96"/>
                                <w:szCs w:val="96"/>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Cross Country</w:t>
                            </w:r>
                          </w:p>
                          <w:p w:rsidR="00B05311" w:rsidRDefault="00B05311"/>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9pt;margin-top:0;width:2in;height:63.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" filled="f" stroked="f">
                <v:textbox>
                  <w:txbxContent>
                    <w:p w:rsidR="00B05311" w:rsidRPr="007B25D5" w:rsidRDefault="00B05311" w:rsidP="007B25D5">
                      <w:pPr>
                        <w:jc w:val="center"/>
                        <w:rPr>
                          <w:rFonts w:ascii="Arial" w:hAnsi="Arial" w:cs="Arial"/>
                          <w:b/>
                          <w:color w:val="00B0F0"/>
                          <w:sz w:val="96"/>
                          <w:szCs w:val="96"/>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7B25D5">
                        <w:rPr>
                          <w:rFonts w:ascii="Arial" w:hAnsi="Arial" w:cs="Arial"/>
                          <w:b/>
                          <w:color w:val="00B0F0"/>
                          <w:sz w:val="96"/>
                          <w:szCs w:val="96"/>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Cross Country</w:t>
                      </w:r>
                    </w:p>
                    <w:p w:rsidR="00B05311" w:rsidRDefault="00B05311"/>
                  </w:txbxContent>
                </v:textbox>
              </v:shape>
            </w:pict>
          </mc:Fallback>
        </mc:AlternateContent>
      </w:r>
    </w:p>
    <w:p w:rsidR="007B25D5" w:rsidRDefault="007B25D5">
      <w:pPr>
        <w:rPr>
          <w:rFonts w:ascii="Arial" w:hAnsi="Arial" w:cs="Arial"/>
          <w:sz w:val="28"/>
          <w:szCs w:val="28"/>
        </w:rPr>
      </w:pPr>
    </w:p>
    <w:p w:rsidR="007B25D5" w:rsidRDefault="007B25D5">
      <w:pPr>
        <w:rPr>
          <w:rFonts w:ascii="Arial" w:hAnsi="Arial" w:cs="Arial"/>
          <w:sz w:val="28"/>
          <w:szCs w:val="28"/>
        </w:rPr>
      </w:pPr>
    </w:p>
    <w:p w:rsidR="00D12168" w:rsidRDefault="007B25D5">
      <w:pPr>
        <w:rPr>
          <w:rFonts w:ascii="Comic Sans MS" w:hAnsi="Comic Sans MS" w:cs="Arial"/>
          <w:sz w:val="28"/>
          <w:szCs w:val="28"/>
        </w:rPr>
      </w:pPr>
      <w:r w:rsidRPr="007B25D5">
        <w:rPr>
          <w:rFonts w:ascii="Comic Sans MS" w:hAnsi="Comic Sans MS" w:cs="Arial"/>
          <w:sz w:val="28"/>
          <w:szCs w:val="28"/>
        </w:rPr>
        <w:t xml:space="preserve">I came to school. I was </w:t>
      </w:r>
      <w:r w:rsidR="00434D07">
        <w:rPr>
          <w:rFonts w:ascii="Comic Sans MS" w:hAnsi="Comic Sans MS" w:cs="Arial"/>
          <w:sz w:val="28"/>
          <w:szCs w:val="28"/>
        </w:rPr>
        <w:t xml:space="preserve">scared </w:t>
      </w:r>
      <w:r w:rsidRPr="007B25D5">
        <w:rPr>
          <w:rFonts w:ascii="Comic Sans MS" w:hAnsi="Comic Sans MS" w:cs="Arial"/>
          <w:sz w:val="28"/>
          <w:szCs w:val="28"/>
        </w:rPr>
        <w:t xml:space="preserve">but </w:t>
      </w:r>
      <w:del w:id="0" w:author="Student" w:date="2011-07-12T13:43:00Z">
        <w:r w:rsidRPr="007B25D5" w:rsidDel="00434D07">
          <w:rPr>
            <w:rFonts w:ascii="Comic Sans MS" w:hAnsi="Comic Sans MS" w:cs="Arial"/>
            <w:sz w:val="28"/>
            <w:szCs w:val="28"/>
          </w:rPr>
          <w:delText xml:space="preserve">excited </w:delText>
        </w:r>
      </w:del>
      <w:ins w:id="1" w:author="Student" w:date="2011-07-12T13:43:00Z">
        <w:r w:rsidR="00434D07">
          <w:rPr>
            <w:rFonts w:ascii="Comic Sans MS" w:hAnsi="Comic Sans MS" w:cs="Arial"/>
            <w:sz w:val="28"/>
            <w:szCs w:val="28"/>
          </w:rPr>
          <w:t>nervous</w:t>
        </w:r>
        <w:r w:rsidR="00434D07" w:rsidRPr="007B25D5">
          <w:rPr>
            <w:rFonts w:ascii="Comic Sans MS" w:hAnsi="Comic Sans MS" w:cs="Arial"/>
            <w:sz w:val="28"/>
            <w:szCs w:val="28"/>
          </w:rPr>
          <w:t xml:space="preserve"> </w:t>
        </w:r>
      </w:ins>
      <w:r w:rsidRPr="007B25D5">
        <w:rPr>
          <w:rFonts w:ascii="Comic Sans MS" w:hAnsi="Comic Sans MS" w:cs="Arial"/>
          <w:sz w:val="28"/>
          <w:szCs w:val="28"/>
        </w:rPr>
        <w:t>because it was the Cross Country.</w:t>
      </w:r>
      <w:r>
        <w:rPr>
          <w:rFonts w:ascii="Comic Sans MS" w:hAnsi="Comic Sans MS" w:cs="Arial"/>
          <w:sz w:val="28"/>
          <w:szCs w:val="28"/>
        </w:rPr>
        <w:t xml:space="preserve"> Meg was so nervous and excited that she wrote a little poem how she felt.</w:t>
      </w:r>
    </w:p>
    <w:p w:rsidR="00D12168" w:rsidRDefault="007B25D5">
      <w:pPr>
        <w:rPr>
          <w:rFonts w:ascii="Comic Sans MS" w:hAnsi="Comic Sans MS" w:cs="Arial"/>
          <w:sz w:val="28"/>
          <w:szCs w:val="28"/>
        </w:rPr>
      </w:pPr>
      <w:r w:rsidRPr="007B25D5">
        <w:rPr>
          <w:rFonts w:ascii="Comic Sans MS" w:hAnsi="Comic Sans MS" w:cs="Arial"/>
          <w:sz w:val="28"/>
          <w:szCs w:val="28"/>
        </w:rPr>
        <w:t xml:space="preserve"> When we got to the field it was crowded with schools. We had to wait quite a while until it started.</w:t>
      </w:r>
    </w:p>
    <w:p w:rsidR="00D12168" w:rsidRDefault="007B25D5">
      <w:pPr>
        <w:rPr>
          <w:rFonts w:ascii="Comic Sans MS" w:hAnsi="Comic Sans MS" w:cs="Arial"/>
          <w:sz w:val="28"/>
          <w:szCs w:val="28"/>
        </w:rPr>
      </w:pPr>
      <w:r w:rsidRPr="007B25D5">
        <w:rPr>
          <w:rFonts w:ascii="Comic Sans MS" w:hAnsi="Comic Sans MS" w:cs="Arial"/>
          <w:sz w:val="28"/>
          <w:szCs w:val="28"/>
        </w:rPr>
        <w:t>First it was year six boys. Mr Heaphy would tell them where they are going to run. They had to run 2.5 km. It took quite a while for them to run past the finish line.</w:t>
      </w:r>
    </w:p>
    <w:p w:rsidR="00D12168" w:rsidRDefault="007B25D5">
      <w:pPr>
        <w:rPr>
          <w:rFonts w:ascii="Comic Sans MS" w:hAnsi="Comic Sans MS" w:cs="Arial"/>
          <w:sz w:val="28"/>
          <w:szCs w:val="28"/>
        </w:rPr>
      </w:pPr>
      <w:r w:rsidRPr="007B25D5">
        <w:rPr>
          <w:rFonts w:ascii="Comic Sans MS" w:hAnsi="Comic Sans MS" w:cs="Arial"/>
          <w:sz w:val="28"/>
          <w:szCs w:val="28"/>
        </w:rPr>
        <w:t>Next were the year six girls. They had to run the same track. I thought it looked like a very long way. Finally someone came past the finish line. Everyone was screaming and yell</w:t>
      </w:r>
      <w:r w:rsidR="00D12168">
        <w:rPr>
          <w:rFonts w:ascii="Comic Sans MS" w:hAnsi="Comic Sans MS" w:cs="Arial"/>
          <w:sz w:val="28"/>
          <w:szCs w:val="28"/>
        </w:rPr>
        <w:t xml:space="preserve">ing saying “go-go!” Georgie didn’t have to do the cross country because her leg was sore. </w:t>
      </w:r>
    </w:p>
    <w:p w:rsidR="00D12168" w:rsidRDefault="007B25D5">
      <w:pPr>
        <w:rPr>
          <w:rFonts w:ascii="Comic Sans MS" w:hAnsi="Comic Sans MS" w:cs="Arial"/>
          <w:sz w:val="28"/>
          <w:szCs w:val="28"/>
        </w:rPr>
      </w:pPr>
      <w:r w:rsidRPr="007B25D5">
        <w:rPr>
          <w:rFonts w:ascii="Comic Sans MS" w:hAnsi="Comic Sans MS" w:cs="Arial"/>
          <w:sz w:val="28"/>
          <w:szCs w:val="28"/>
        </w:rPr>
        <w:t>Then there were the year five boys. They stood on the start line, and then Mr Heaphy banged the wood.</w:t>
      </w:r>
      <w:r w:rsidR="00D12168">
        <w:rPr>
          <w:rFonts w:ascii="Comic Sans MS" w:hAnsi="Comic Sans MS" w:cs="Arial"/>
          <w:sz w:val="28"/>
          <w:szCs w:val="28"/>
        </w:rPr>
        <w:t xml:space="preserve"> Then some people came coming past the finish line</w:t>
      </w:r>
      <w:ins w:id="2" w:author="Student" w:date="2011-07-12T13:44:00Z">
        <w:r w:rsidR="00434D07">
          <w:rPr>
            <w:rFonts w:ascii="Comic Sans MS" w:hAnsi="Comic Sans MS" w:cs="Arial"/>
            <w:sz w:val="28"/>
            <w:szCs w:val="28"/>
          </w:rPr>
          <w:t>,</w:t>
        </w:r>
      </w:ins>
      <w:r w:rsidR="00D12168">
        <w:rPr>
          <w:rFonts w:ascii="Comic Sans MS" w:hAnsi="Comic Sans MS" w:cs="Arial"/>
          <w:sz w:val="28"/>
          <w:szCs w:val="28"/>
        </w:rPr>
        <w:t xml:space="preserve"> </w:t>
      </w:r>
      <w:del w:id="3" w:author="Student" w:date="2011-07-12T12:34:00Z">
        <w:r w:rsidR="00D12168" w:rsidDel="00910A90">
          <w:rPr>
            <w:rFonts w:ascii="Comic Sans MS" w:hAnsi="Comic Sans MS" w:cs="Arial"/>
            <w:sz w:val="28"/>
            <w:szCs w:val="28"/>
          </w:rPr>
          <w:delText>they</w:delText>
        </w:r>
      </w:del>
      <w:ins w:id="4" w:author="Student" w:date="2011-07-12T12:35:00Z">
        <w:r w:rsidR="00910A90">
          <w:rPr>
            <w:rFonts w:ascii="Comic Sans MS" w:hAnsi="Comic Sans MS" w:cs="Arial"/>
            <w:sz w:val="28"/>
            <w:szCs w:val="28"/>
          </w:rPr>
          <w:t xml:space="preserve">everyone </w:t>
        </w:r>
      </w:ins>
      <w:del w:id="5" w:author="Student" w:date="2011-07-12T13:40:00Z">
        <w:r w:rsidR="00434D07" w:rsidDel="00434D07">
          <w:rPr>
            <w:rFonts w:ascii="Comic Sans MS" w:hAnsi="Comic Sans MS" w:cs="Arial"/>
            <w:sz w:val="28"/>
            <w:szCs w:val="28"/>
          </w:rPr>
          <w:delText xml:space="preserve">  </w:delText>
        </w:r>
        <w:r w:rsidR="00D12168" w:rsidDel="00434D07">
          <w:rPr>
            <w:rFonts w:ascii="Comic Sans MS" w:hAnsi="Comic Sans MS" w:cs="Arial"/>
            <w:sz w:val="28"/>
            <w:szCs w:val="28"/>
          </w:rPr>
          <w:delText>shouting</w:delText>
        </w:r>
      </w:del>
      <w:ins w:id="6" w:author="Student" w:date="2011-07-12T13:40:00Z">
        <w:r w:rsidR="00434D07">
          <w:rPr>
            <w:rFonts w:ascii="Comic Sans MS" w:hAnsi="Comic Sans MS" w:cs="Arial"/>
            <w:sz w:val="28"/>
            <w:szCs w:val="28"/>
          </w:rPr>
          <w:t>was shouting</w:t>
        </w:r>
      </w:ins>
      <w:r w:rsidR="00D12168">
        <w:rPr>
          <w:rFonts w:ascii="Comic Sans MS" w:hAnsi="Comic Sans MS" w:cs="Arial"/>
          <w:sz w:val="28"/>
          <w:szCs w:val="28"/>
        </w:rPr>
        <w:t xml:space="preserve"> and screaming saying “go-go!” </w:t>
      </w:r>
    </w:p>
    <w:p w:rsidR="001D1FAF" w:rsidRDefault="007B25D5">
      <w:pPr>
        <w:rPr>
          <w:rFonts w:ascii="Comic Sans MS" w:hAnsi="Comic Sans MS" w:cs="Arial"/>
          <w:sz w:val="28"/>
          <w:szCs w:val="28"/>
        </w:rPr>
      </w:pPr>
      <w:r w:rsidRPr="007B25D5">
        <w:rPr>
          <w:rFonts w:ascii="Comic Sans MS" w:hAnsi="Comic Sans MS" w:cs="Arial"/>
          <w:sz w:val="28"/>
          <w:szCs w:val="28"/>
        </w:rPr>
        <w:t>Next were the year five girls.</w:t>
      </w:r>
      <w:r w:rsidR="001D1FAF">
        <w:rPr>
          <w:rFonts w:ascii="Comic Sans MS" w:hAnsi="Comic Sans MS" w:cs="Arial"/>
          <w:sz w:val="28"/>
          <w:szCs w:val="28"/>
        </w:rPr>
        <w:t xml:space="preserve"> They went to the start line. </w:t>
      </w:r>
      <w:r w:rsidRPr="007B25D5">
        <w:rPr>
          <w:rFonts w:ascii="Comic Sans MS" w:hAnsi="Comic Sans MS" w:cs="Arial"/>
          <w:sz w:val="28"/>
          <w:szCs w:val="28"/>
        </w:rPr>
        <w:t>The wood smashed together</w:t>
      </w:r>
      <w:ins w:id="7" w:author="Student" w:date="2011-07-12T12:34:00Z">
        <w:r w:rsidR="00910A90">
          <w:rPr>
            <w:rFonts w:ascii="Comic Sans MS" w:hAnsi="Comic Sans MS" w:cs="Arial"/>
            <w:sz w:val="28"/>
            <w:szCs w:val="28"/>
          </w:rPr>
          <w:t>,</w:t>
        </w:r>
      </w:ins>
      <w:r w:rsidRPr="007B25D5">
        <w:rPr>
          <w:rFonts w:ascii="Comic Sans MS" w:hAnsi="Comic Sans MS" w:cs="Arial"/>
          <w:sz w:val="28"/>
          <w:szCs w:val="28"/>
        </w:rPr>
        <w:t xml:space="preserve"> and they were off. It was a long wait until it was the year fours turn. We saw them run across the field. They looked like they were very puffed. After that</w:t>
      </w:r>
      <w:r w:rsidR="001D1FAF">
        <w:rPr>
          <w:rFonts w:ascii="Comic Sans MS" w:hAnsi="Comic Sans MS" w:cs="Arial"/>
          <w:sz w:val="28"/>
          <w:szCs w:val="28"/>
        </w:rPr>
        <w:t>,</w:t>
      </w:r>
      <w:r w:rsidRPr="007B25D5">
        <w:rPr>
          <w:rFonts w:ascii="Comic Sans MS" w:hAnsi="Comic Sans MS" w:cs="Arial"/>
          <w:sz w:val="28"/>
          <w:szCs w:val="28"/>
        </w:rPr>
        <w:t xml:space="preserve"> we waited for them to come pass the finish line. I was afraid because it was soon the year fours turn.</w:t>
      </w:r>
    </w:p>
    <w:p w:rsidR="001D1FAF" w:rsidRDefault="007B25D5">
      <w:pPr>
        <w:rPr>
          <w:rFonts w:ascii="Comic Sans MS" w:hAnsi="Comic Sans MS" w:cs="Arial"/>
          <w:sz w:val="28"/>
          <w:szCs w:val="28"/>
        </w:rPr>
      </w:pPr>
      <w:r w:rsidRPr="007B25D5">
        <w:rPr>
          <w:rFonts w:ascii="Comic Sans MS" w:hAnsi="Comic Sans MS" w:cs="Arial"/>
          <w:sz w:val="28"/>
          <w:szCs w:val="28"/>
        </w:rPr>
        <w:lastRenderedPageBreak/>
        <w:t>The year four boys went to the start line. There were some more girls coming across the finish. Mr Heaphy banged the wood together and they were off into the paddock</w:t>
      </w:r>
      <w:r>
        <w:rPr>
          <w:rFonts w:ascii="Comic Sans MS" w:hAnsi="Comic Sans MS" w:cs="Arial"/>
          <w:sz w:val="28"/>
          <w:szCs w:val="28"/>
        </w:rPr>
        <w:t xml:space="preserve">. It wasn’t that long until they were back at the finish line. I didn’t think I could run that fast. </w:t>
      </w:r>
    </w:p>
    <w:p w:rsidR="001D1FAF" w:rsidRDefault="007B25D5">
      <w:pPr>
        <w:rPr>
          <w:rFonts w:ascii="Comic Sans MS" w:hAnsi="Comic Sans MS" w:cs="Arial"/>
          <w:sz w:val="28"/>
          <w:szCs w:val="28"/>
        </w:rPr>
      </w:pPr>
      <w:r>
        <w:rPr>
          <w:rFonts w:ascii="Comic Sans MS" w:hAnsi="Comic Sans MS" w:cs="Arial"/>
          <w:sz w:val="28"/>
          <w:szCs w:val="28"/>
        </w:rPr>
        <w:t>It was the year four girls turn next. I was so excited. We went to the start line. Mr Heaphy showed us were to go. I thought when I finished I would be absolutely puffed. The wood smashed together and I ran</w:t>
      </w:r>
      <w:r w:rsidR="00A805E9">
        <w:rPr>
          <w:rFonts w:ascii="Comic Sans MS" w:hAnsi="Comic Sans MS" w:cs="Arial"/>
          <w:sz w:val="28"/>
          <w:szCs w:val="28"/>
        </w:rPr>
        <w:t xml:space="preserve"> out into the paddock.  We had to jump over a hay bail and into a forest. I nearly tripped over a twig. I was close to the finish line. I ran as fast as I could</w:t>
      </w:r>
      <w:ins w:id="8" w:author="Student" w:date="2011-07-12T12:34:00Z">
        <w:r w:rsidR="00910A90">
          <w:rPr>
            <w:rFonts w:ascii="Comic Sans MS" w:hAnsi="Comic Sans MS" w:cs="Arial"/>
            <w:sz w:val="28"/>
            <w:szCs w:val="28"/>
          </w:rPr>
          <w:t>,</w:t>
        </w:r>
      </w:ins>
      <w:r w:rsidR="00A805E9">
        <w:rPr>
          <w:rFonts w:ascii="Comic Sans MS" w:hAnsi="Comic Sans MS" w:cs="Arial"/>
          <w:sz w:val="28"/>
          <w:szCs w:val="28"/>
        </w:rPr>
        <w:t xml:space="preserve"> </w:t>
      </w:r>
      <w:del w:id="9" w:author="Student" w:date="2011-07-12T12:34:00Z">
        <w:r w:rsidR="00A805E9" w:rsidDel="00910A90">
          <w:rPr>
            <w:rFonts w:ascii="Comic Sans MS" w:hAnsi="Comic Sans MS" w:cs="Arial"/>
            <w:sz w:val="28"/>
            <w:szCs w:val="28"/>
          </w:rPr>
          <w:delText>and</w:delText>
        </w:r>
      </w:del>
      <w:r w:rsidR="00A805E9">
        <w:rPr>
          <w:rFonts w:ascii="Comic Sans MS" w:hAnsi="Comic Sans MS" w:cs="Arial"/>
          <w:sz w:val="28"/>
          <w:szCs w:val="28"/>
        </w:rPr>
        <w:t xml:space="preserve"> I</w:t>
      </w:r>
      <w:ins w:id="10" w:author="Student" w:date="2011-07-12T12:34:00Z">
        <w:r w:rsidR="00910A90">
          <w:rPr>
            <w:rFonts w:ascii="Comic Sans MS" w:hAnsi="Comic Sans MS" w:cs="Arial"/>
            <w:sz w:val="28"/>
            <w:szCs w:val="28"/>
          </w:rPr>
          <w:t xml:space="preserve"> finally</w:t>
        </w:r>
      </w:ins>
      <w:r w:rsidR="00A805E9">
        <w:rPr>
          <w:rFonts w:ascii="Comic Sans MS" w:hAnsi="Comic Sans MS" w:cs="Arial"/>
          <w:sz w:val="28"/>
          <w:szCs w:val="28"/>
        </w:rPr>
        <w:t xml:space="preserve"> finished. Mrs Sutherland</w:t>
      </w:r>
      <w:r w:rsidR="003E2DFD">
        <w:rPr>
          <w:rFonts w:ascii="Comic Sans MS" w:hAnsi="Comic Sans MS" w:cs="Arial"/>
          <w:sz w:val="28"/>
          <w:szCs w:val="28"/>
        </w:rPr>
        <w:t xml:space="preserve"> and Mrs Groundwater</w:t>
      </w:r>
      <w:r w:rsidR="00A805E9">
        <w:rPr>
          <w:rFonts w:ascii="Comic Sans MS" w:hAnsi="Comic Sans MS" w:cs="Arial"/>
          <w:sz w:val="28"/>
          <w:szCs w:val="28"/>
        </w:rPr>
        <w:t xml:space="preserve"> would give you a drink of water and a barley sugar if you wanted one.</w:t>
      </w:r>
      <w:r w:rsidR="001D1FAF">
        <w:rPr>
          <w:rFonts w:ascii="Comic Sans MS" w:hAnsi="Comic Sans MS" w:cs="Arial"/>
          <w:sz w:val="28"/>
          <w:szCs w:val="28"/>
        </w:rPr>
        <w:t xml:space="preserve"> </w:t>
      </w:r>
    </w:p>
    <w:p w:rsidR="00F220C6" w:rsidRDefault="001D1FAF">
      <w:pPr>
        <w:rPr>
          <w:rFonts w:ascii="Comic Sans MS" w:hAnsi="Comic Sans MS" w:cs="Arial"/>
          <w:sz w:val="28"/>
          <w:szCs w:val="28"/>
        </w:rPr>
      </w:pPr>
      <w:r>
        <w:rPr>
          <w:rFonts w:ascii="Comic Sans MS" w:hAnsi="Comic Sans MS" w:cs="Arial"/>
          <w:sz w:val="28"/>
          <w:szCs w:val="28"/>
        </w:rPr>
        <w:t>It wa</w:t>
      </w:r>
      <w:r w:rsidR="003E2DFD">
        <w:rPr>
          <w:rFonts w:ascii="Comic Sans MS" w:hAnsi="Comic Sans MS" w:cs="Arial"/>
          <w:sz w:val="28"/>
          <w:szCs w:val="28"/>
        </w:rPr>
        <w:t>s the year three boys turn next. I didn’t se</w:t>
      </w:r>
      <w:r w:rsidR="00F220C6">
        <w:rPr>
          <w:rFonts w:ascii="Comic Sans MS" w:hAnsi="Comic Sans MS" w:cs="Arial"/>
          <w:sz w:val="28"/>
          <w:szCs w:val="28"/>
        </w:rPr>
        <w:t>e all their</w:t>
      </w:r>
      <w:r w:rsidR="003E2DFD">
        <w:rPr>
          <w:rFonts w:ascii="Comic Sans MS" w:hAnsi="Comic Sans MS" w:cs="Arial"/>
          <w:sz w:val="28"/>
          <w:szCs w:val="28"/>
        </w:rPr>
        <w:t xml:space="preserve"> race but I’m sure they went very well.</w:t>
      </w:r>
    </w:p>
    <w:p w:rsidR="00F220C6" w:rsidRDefault="00F220C6">
      <w:pPr>
        <w:rPr>
          <w:rFonts w:ascii="Comic Sans MS" w:hAnsi="Comic Sans MS" w:cs="Arial"/>
          <w:sz w:val="28"/>
          <w:szCs w:val="28"/>
        </w:rPr>
      </w:pPr>
      <w:r>
        <w:rPr>
          <w:rFonts w:ascii="Comic Sans MS" w:hAnsi="Comic Sans MS" w:cs="Arial"/>
          <w:sz w:val="28"/>
          <w:szCs w:val="28"/>
        </w:rPr>
        <w:t>The year ones and twos ran on the field</w:t>
      </w:r>
      <w:ins w:id="11" w:author="Student" w:date="2011-07-12T12:33:00Z">
        <w:r w:rsidR="00910A90">
          <w:rPr>
            <w:rFonts w:ascii="Comic Sans MS" w:hAnsi="Comic Sans MS" w:cs="Arial"/>
            <w:sz w:val="28"/>
            <w:szCs w:val="28"/>
          </w:rPr>
          <w:t>,</w:t>
        </w:r>
      </w:ins>
      <w:r>
        <w:rPr>
          <w:rFonts w:ascii="Comic Sans MS" w:hAnsi="Comic Sans MS" w:cs="Arial"/>
          <w:sz w:val="28"/>
          <w:szCs w:val="28"/>
        </w:rPr>
        <w:t xml:space="preserve"> not w</w:t>
      </w:r>
      <w:ins w:id="12" w:author="Student" w:date="2011-07-12T13:44:00Z">
        <w:r w:rsidR="00434D07">
          <w:rPr>
            <w:rFonts w:ascii="Comic Sans MS" w:hAnsi="Comic Sans MS" w:cs="Arial"/>
            <w:sz w:val="28"/>
            <w:szCs w:val="28"/>
          </w:rPr>
          <w:t>h</w:t>
        </w:r>
      </w:ins>
      <w:bookmarkStart w:id="13" w:name="_GoBack"/>
      <w:bookmarkEnd w:id="13"/>
      <w:r>
        <w:rPr>
          <w:rFonts w:ascii="Comic Sans MS" w:hAnsi="Comic Sans MS" w:cs="Arial"/>
          <w:sz w:val="28"/>
          <w:szCs w:val="28"/>
        </w:rPr>
        <w:t xml:space="preserve">ere the other years did. Everyone was cheering and shouting saying “go-go-go-go-go!!” </w:t>
      </w:r>
    </w:p>
    <w:p w:rsidR="00B05311" w:rsidRDefault="00F220C6">
      <w:pPr>
        <w:rPr>
          <w:rFonts w:ascii="Comic Sans MS" w:hAnsi="Comic Sans MS" w:cs="Arial"/>
          <w:sz w:val="28"/>
          <w:szCs w:val="28"/>
        </w:rPr>
      </w:pPr>
      <w:r>
        <w:rPr>
          <w:rFonts w:ascii="Comic Sans MS" w:hAnsi="Comic Sans MS" w:cs="Arial"/>
          <w:sz w:val="28"/>
          <w:szCs w:val="28"/>
        </w:rPr>
        <w:t>The certificates were handed out at the end of the day</w:t>
      </w:r>
      <w:r w:rsidR="00B05311">
        <w:rPr>
          <w:rFonts w:ascii="Comic Sans MS" w:hAnsi="Comic Sans MS" w:cs="Arial"/>
          <w:sz w:val="28"/>
          <w:szCs w:val="28"/>
        </w:rPr>
        <w:t>,</w:t>
      </w:r>
      <w:r>
        <w:rPr>
          <w:rFonts w:ascii="Comic Sans MS" w:hAnsi="Comic Sans MS" w:cs="Arial"/>
          <w:sz w:val="28"/>
          <w:szCs w:val="28"/>
        </w:rPr>
        <w:t xml:space="preserve"> Jessica got a certificate to go to</w:t>
      </w:r>
      <w:r w:rsidR="00B05311">
        <w:rPr>
          <w:rFonts w:ascii="Comic Sans MS" w:hAnsi="Comic Sans MS" w:cs="Arial"/>
          <w:sz w:val="28"/>
          <w:szCs w:val="28"/>
        </w:rPr>
        <w:t xml:space="preserve"> the</w:t>
      </w:r>
      <w:r>
        <w:rPr>
          <w:rFonts w:ascii="Comic Sans MS" w:hAnsi="Comic Sans MS" w:cs="Arial"/>
          <w:sz w:val="28"/>
          <w:szCs w:val="28"/>
        </w:rPr>
        <w:t xml:space="preserve"> South Canterbury</w:t>
      </w:r>
      <w:r w:rsidR="00B05311">
        <w:rPr>
          <w:rFonts w:ascii="Comic Sans MS" w:hAnsi="Comic Sans MS" w:cs="Arial"/>
          <w:sz w:val="28"/>
          <w:szCs w:val="28"/>
        </w:rPr>
        <w:t xml:space="preserve"> cross country. Meg and Freddie got reserves to go to the South Canterbury cross country. That means if someone is sick they can take their place. Meg thought she was first reserve</w:t>
      </w:r>
      <w:ins w:id="14" w:author="Student" w:date="2011-07-12T12:33:00Z">
        <w:r w:rsidR="00910A90">
          <w:rPr>
            <w:rFonts w:ascii="Comic Sans MS" w:hAnsi="Comic Sans MS" w:cs="Arial"/>
            <w:sz w:val="28"/>
            <w:szCs w:val="28"/>
          </w:rPr>
          <w:t>,</w:t>
        </w:r>
      </w:ins>
      <w:r w:rsidR="00B05311">
        <w:rPr>
          <w:rFonts w:ascii="Comic Sans MS" w:hAnsi="Comic Sans MS" w:cs="Arial"/>
          <w:sz w:val="28"/>
          <w:szCs w:val="28"/>
        </w:rPr>
        <w:t xml:space="preserve"> but she was actually second reserve, so she didn’t get to go to the South Canterbury Cross Country.</w:t>
      </w:r>
    </w:p>
    <w:p w:rsidR="00B05311" w:rsidRDefault="00B05311">
      <w:pPr>
        <w:rPr>
          <w:rFonts w:ascii="Comic Sans MS" w:hAnsi="Comic Sans MS" w:cs="Arial"/>
          <w:sz w:val="28"/>
          <w:szCs w:val="28"/>
        </w:rPr>
      </w:pPr>
      <w:r>
        <w:rPr>
          <w:rFonts w:ascii="Comic Sans MS" w:hAnsi="Comic Sans MS" w:cs="Arial"/>
          <w:sz w:val="28"/>
          <w:szCs w:val="28"/>
        </w:rPr>
        <w:t>After that some people got to go home. Georgie and I got to go home too.</w:t>
      </w:r>
    </w:p>
    <w:p w:rsidR="00B05311" w:rsidRDefault="00B05311">
      <w:pPr>
        <w:rPr>
          <w:rFonts w:ascii="Comic Sans MS" w:hAnsi="Comic Sans MS" w:cs="Arial"/>
          <w:sz w:val="28"/>
          <w:szCs w:val="28"/>
        </w:rPr>
      </w:pPr>
      <w:r>
        <w:rPr>
          <w:rFonts w:ascii="Comic Sans MS" w:hAnsi="Comic Sans MS" w:cs="Arial"/>
          <w:sz w:val="28"/>
          <w:szCs w:val="28"/>
        </w:rPr>
        <w:t xml:space="preserve">The Cross Country was </w:t>
      </w:r>
      <w:del w:id="15" w:author="Student" w:date="2011-07-12T12:32:00Z">
        <w:r w:rsidDel="00910A90">
          <w:rPr>
            <w:rFonts w:ascii="Comic Sans MS" w:hAnsi="Comic Sans MS" w:cs="Arial"/>
            <w:sz w:val="28"/>
            <w:szCs w:val="28"/>
          </w:rPr>
          <w:delText xml:space="preserve">very </w:delText>
        </w:r>
      </w:del>
      <w:r>
        <w:rPr>
          <w:rFonts w:ascii="Comic Sans MS" w:hAnsi="Comic Sans MS" w:cs="Arial"/>
          <w:sz w:val="28"/>
          <w:szCs w:val="28"/>
        </w:rPr>
        <w:t>fun and exha</w:t>
      </w:r>
      <w:ins w:id="16" w:author="Student" w:date="2011-07-12T12:33:00Z">
        <w:r w:rsidR="00910A90">
          <w:rPr>
            <w:rFonts w:ascii="Comic Sans MS" w:hAnsi="Comic Sans MS" w:cs="Arial"/>
            <w:sz w:val="28"/>
            <w:szCs w:val="28"/>
          </w:rPr>
          <w:t>usting</w:t>
        </w:r>
      </w:ins>
      <w:del w:id="17" w:author="Student" w:date="2011-07-12T12:33:00Z">
        <w:r w:rsidDel="00910A90">
          <w:rPr>
            <w:rFonts w:ascii="Comic Sans MS" w:hAnsi="Comic Sans MS" w:cs="Arial"/>
            <w:sz w:val="28"/>
            <w:szCs w:val="28"/>
          </w:rPr>
          <w:delText>usted</w:delText>
        </w:r>
      </w:del>
      <w:r>
        <w:rPr>
          <w:rFonts w:ascii="Comic Sans MS" w:hAnsi="Comic Sans MS" w:cs="Arial"/>
          <w:sz w:val="28"/>
          <w:szCs w:val="28"/>
        </w:rPr>
        <w:t>. Next time I am going to try to get into the South Canterbury Cross Country.</w:t>
      </w:r>
    </w:p>
    <w:p w:rsidR="00F220C6" w:rsidRDefault="00910A90">
      <w:pPr>
        <w:rPr>
          <w:rFonts w:ascii="Comic Sans MS" w:hAnsi="Comic Sans MS" w:cs="Arial"/>
          <w:sz w:val="28"/>
          <w:szCs w:val="28"/>
        </w:rPr>
      </w:pPr>
      <w:r>
        <w:rPr>
          <w:rFonts w:ascii="Comic Sans MS" w:hAnsi="Comic Sans MS" w:cs="Arial"/>
          <w:noProof/>
          <w:sz w:val="28"/>
          <w:szCs w:val="28"/>
          <w:lang w:eastAsia="en-NZ"/>
        </w:rPr>
        <w:drawing>
          <wp:anchor distT="0" distB="0" distL="114300" distR="114300" simplePos="0" relativeHeight="251660288" behindDoc="0" locked="0" layoutInCell="1" allowOverlap="1" wp14:anchorId="502CDA2B" wp14:editId="63BA7717">
            <wp:simplePos x="0" y="0"/>
            <wp:positionH relativeFrom="column">
              <wp:posOffset>1619250</wp:posOffset>
            </wp:positionH>
            <wp:positionV relativeFrom="paragraph">
              <wp:posOffset>45720</wp:posOffset>
            </wp:positionV>
            <wp:extent cx="1266825" cy="949960"/>
            <wp:effectExtent l="0" t="0" r="952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s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66825" cy="949960"/>
                    </a:xfrm>
                    <a:prstGeom prst="rect">
                      <a:avLst/>
                    </a:prstGeom>
                  </pic:spPr>
                </pic:pic>
              </a:graphicData>
            </a:graphic>
            <wp14:sizeRelH relativeFrom="page">
              <wp14:pctWidth>0</wp14:pctWidth>
            </wp14:sizeRelH>
            <wp14:sizeRelV relativeFrom="page">
              <wp14:pctHeight>0</wp14:pctHeight>
            </wp14:sizeRelV>
          </wp:anchor>
        </w:drawing>
      </w:r>
      <w:r w:rsidR="00B05311">
        <w:rPr>
          <w:rFonts w:ascii="Comic Sans MS" w:hAnsi="Comic Sans MS" w:cs="Arial"/>
          <w:sz w:val="28"/>
          <w:szCs w:val="28"/>
        </w:rPr>
        <w:t xml:space="preserve">By Rose  </w:t>
      </w:r>
    </w:p>
    <w:p w:rsidR="003E2DFD" w:rsidRPr="007B25D5" w:rsidRDefault="003E2DFD">
      <w:pPr>
        <w:rPr>
          <w:rFonts w:ascii="Comic Sans MS" w:hAnsi="Comic Sans MS" w:cs="Arial"/>
          <w:sz w:val="28"/>
          <w:szCs w:val="28"/>
        </w:rPr>
      </w:pPr>
      <w:r>
        <w:rPr>
          <w:rFonts w:ascii="Comic Sans MS" w:hAnsi="Comic Sans MS" w:cs="Arial"/>
          <w:sz w:val="28"/>
          <w:szCs w:val="28"/>
        </w:rPr>
        <w:lastRenderedPageBreak/>
        <w:t xml:space="preserve"> </w:t>
      </w:r>
    </w:p>
    <w:sectPr w:rsidR="003E2DFD" w:rsidRPr="007B25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5D5"/>
    <w:rsid w:val="001D1FAF"/>
    <w:rsid w:val="003E2DFD"/>
    <w:rsid w:val="00434D07"/>
    <w:rsid w:val="00573B0F"/>
    <w:rsid w:val="00667F27"/>
    <w:rsid w:val="007B25D5"/>
    <w:rsid w:val="00910A90"/>
    <w:rsid w:val="00A805E9"/>
    <w:rsid w:val="00B05311"/>
    <w:rsid w:val="00D12168"/>
    <w:rsid w:val="00F220C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53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3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53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3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3388D-78C0-4412-AB23-FA5CF411E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2011-07-12T00:37:00Z</dcterms:created>
  <dcterms:modified xsi:type="dcterms:W3CDTF">2011-07-12T01:45:00Z</dcterms:modified>
</cp:coreProperties>
</file>